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D0" w:rsidRDefault="004033D0" w:rsidP="004033D0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III</w:t>
        </w:r>
      </w:ins>
    </w:p>
    <w:p w:rsidR="00211AAA" w:rsidRPr="0080677B" w:rsidRDefault="00211AA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677B">
        <w:rPr>
          <w:rFonts w:ascii="Times New Roman" w:hAnsi="Times New Roman" w:cs="Times New Roman"/>
          <w:b/>
          <w:bCs/>
          <w:sz w:val="20"/>
          <w:szCs w:val="20"/>
        </w:rPr>
        <w:t>S.07.01</w:t>
      </w:r>
      <w:r w:rsidR="009133CB" w:rsidRPr="0080677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 - Structured products</w:t>
      </w:r>
    </w:p>
    <w:p w:rsidR="005950E9" w:rsidRPr="0080677B" w:rsidRDefault="005950E9" w:rsidP="005950E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0677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FE57E4" w:rsidRPr="0080677B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18563D" w:rsidRPr="00671B7E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18563D" w:rsidRDefault="0018563D" w:rsidP="006766AC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2C7DFC" w:rsidRPr="00671B7E" w:rsidRDefault="002C7DF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 w:rsidR="00526B70">
        <w:rPr>
          <w:rFonts w:ascii="Times New Roman" w:hAnsi="Times New Roman" w:cs="Times New Roman"/>
          <w:sz w:val="20"/>
          <w:szCs w:val="20"/>
          <w:lang w:val="en-US"/>
        </w:rPr>
        <w:t>groups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333872" w:rsidRPr="000E0034" w:rsidRDefault="00333872">
      <w:pPr>
        <w:jc w:val="both"/>
        <w:rPr>
          <w:rFonts w:ascii="Times New Roman" w:hAnsi="Times New Roman" w:cs="Times New Roman"/>
          <w:sz w:val="20"/>
          <w:szCs w:val="20"/>
        </w:rPr>
      </w:pPr>
      <w:r w:rsidRPr="00671B7E">
        <w:rPr>
          <w:rFonts w:ascii="Times New Roman" w:hAnsi="Times New Roman" w:cs="Times New Roman"/>
          <w:bCs/>
          <w:sz w:val="20"/>
          <w:szCs w:val="20"/>
        </w:rPr>
        <w:t xml:space="preserve">The asset categories referred to in this template are the ones </w:t>
      </w:r>
      <w:r w:rsidRPr="000E0034">
        <w:rPr>
          <w:rFonts w:ascii="Times New Roman" w:hAnsi="Times New Roman" w:cs="Times New Roman"/>
          <w:bCs/>
          <w:sz w:val="20"/>
          <w:szCs w:val="20"/>
        </w:rPr>
        <w:t>defined in Annex I</w:t>
      </w:r>
      <w:del w:id="2" w:author="Author">
        <w:r w:rsidRPr="000E0034" w:rsidDel="004033D0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ins w:id="3" w:author="Author">
        <w:r w:rsidR="004033D0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r w:rsidRPr="000E003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D7665">
        <w:rPr>
          <w:rFonts w:ascii="Times New Roman" w:hAnsi="Times New Roman" w:cs="Times New Roman"/>
          <w:bCs/>
          <w:sz w:val="20"/>
          <w:szCs w:val="20"/>
        </w:rPr>
        <w:t>-</w:t>
      </w:r>
      <w:r w:rsidRPr="000E003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E0034" w:rsidRPr="000E0034">
        <w:rPr>
          <w:rFonts w:ascii="Times New Roman" w:hAnsi="Times New Roman" w:cs="Times New Roman"/>
          <w:bCs/>
          <w:sz w:val="20"/>
          <w:szCs w:val="20"/>
        </w:rPr>
        <w:t>Assets</w:t>
      </w:r>
      <w:r w:rsidRPr="000E0034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0E0034">
        <w:rPr>
          <w:rFonts w:ascii="Times New Roman" w:hAnsi="Times New Roman" w:cs="Times New Roman"/>
          <w:sz w:val="20"/>
          <w:szCs w:val="20"/>
        </w:rPr>
        <w:t xml:space="preserve">references to CIC codes refer to Annex </w:t>
      </w:r>
      <w:del w:id="4" w:author="Author">
        <w:r w:rsidRPr="000E0034" w:rsidDel="004033D0">
          <w:rPr>
            <w:rFonts w:ascii="Times New Roman" w:hAnsi="Times New Roman" w:cs="Times New Roman"/>
            <w:sz w:val="20"/>
            <w:szCs w:val="20"/>
          </w:rPr>
          <w:delText>I</w:delText>
        </w:r>
      </w:del>
      <w:r w:rsidRPr="000E0034">
        <w:rPr>
          <w:rFonts w:ascii="Times New Roman" w:hAnsi="Times New Roman" w:cs="Times New Roman"/>
          <w:sz w:val="20"/>
          <w:szCs w:val="20"/>
        </w:rPr>
        <w:t xml:space="preserve">V </w:t>
      </w:r>
      <w:r w:rsidR="00FD7665">
        <w:rPr>
          <w:rFonts w:ascii="Times New Roman" w:hAnsi="Times New Roman" w:cs="Times New Roman"/>
          <w:sz w:val="20"/>
          <w:szCs w:val="20"/>
        </w:rPr>
        <w:t>-</w:t>
      </w:r>
      <w:r w:rsidR="000E0034" w:rsidRPr="0080677B">
        <w:rPr>
          <w:rFonts w:ascii="Times New Roman" w:hAnsi="Times New Roman" w:cs="Times New Roman"/>
          <w:sz w:val="20"/>
          <w:szCs w:val="20"/>
        </w:rPr>
        <w:t xml:space="preserve"> CIC table </w:t>
      </w:r>
      <w:r w:rsidRPr="0080677B">
        <w:rPr>
          <w:rFonts w:ascii="Times New Roman" w:hAnsi="Times New Roman" w:cs="Times New Roman"/>
          <w:sz w:val="20"/>
          <w:szCs w:val="20"/>
        </w:rPr>
        <w:t>of this Regulation.</w:t>
      </w:r>
    </w:p>
    <w:p w:rsidR="00A10A03" w:rsidRDefault="005950E9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bCs/>
          <w:sz w:val="20"/>
          <w:szCs w:val="20"/>
        </w:rPr>
        <w:t xml:space="preserve">Structured products are defined as assets falling into the asset categories </w:t>
      </w:r>
      <w:r w:rsidRPr="0080677B">
        <w:rPr>
          <w:rFonts w:ascii="Times New Roman" w:hAnsi="Times New Roman" w:cs="Times New Roman"/>
          <w:sz w:val="20"/>
          <w:szCs w:val="20"/>
        </w:rPr>
        <w:t>5 (Structured notes) and 6 (Collateralised securities)</w:t>
      </w:r>
      <w:r w:rsidR="00A10A03">
        <w:rPr>
          <w:rFonts w:ascii="Times New Roman" w:hAnsi="Times New Roman" w:cs="Times New Roman"/>
          <w:sz w:val="20"/>
          <w:szCs w:val="20"/>
        </w:rPr>
        <w:t>.</w:t>
      </w:r>
      <w:r w:rsidR="00D9454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563D" w:rsidRPr="00671B7E" w:rsidRDefault="00A10A0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shall only be reported </w:t>
      </w:r>
      <w:r w:rsidR="00D94547" w:rsidRPr="0080677B">
        <w:rPr>
          <w:rFonts w:ascii="Times New Roman" w:hAnsi="Times New Roman" w:cs="Times New Roman"/>
          <w:sz w:val="20"/>
          <w:szCs w:val="20"/>
        </w:rPr>
        <w:t>when the amount of structured products, measured as the ratio between assets classified as asset categories 5 (Structured notes) and 6 (Collateralised securities) as defined in Annex I</w:t>
      </w:r>
      <w:del w:id="5" w:author="Author">
        <w:r w:rsidR="00D94547" w:rsidRPr="0080677B" w:rsidDel="004033D0">
          <w:rPr>
            <w:rFonts w:ascii="Times New Roman" w:hAnsi="Times New Roman" w:cs="Times New Roman"/>
            <w:sz w:val="20"/>
            <w:szCs w:val="20"/>
          </w:rPr>
          <w:delText>II</w:delText>
        </w:r>
      </w:del>
      <w:ins w:id="6" w:author="Author">
        <w:r w:rsidR="004033D0">
          <w:rPr>
            <w:rFonts w:ascii="Times New Roman" w:hAnsi="Times New Roman" w:cs="Times New Roman"/>
            <w:sz w:val="20"/>
            <w:szCs w:val="20"/>
          </w:rPr>
          <w:t>V</w:t>
        </w:r>
      </w:ins>
      <w:r w:rsidR="00D94547" w:rsidRPr="0080677B">
        <w:rPr>
          <w:rFonts w:ascii="Times New Roman" w:hAnsi="Times New Roman" w:cs="Times New Roman"/>
          <w:sz w:val="20"/>
          <w:szCs w:val="20"/>
        </w:rPr>
        <w:t xml:space="preserve"> </w:t>
      </w:r>
      <w:r w:rsidR="00FD7665">
        <w:rPr>
          <w:rFonts w:ascii="Times New Roman" w:hAnsi="Times New Roman" w:cs="Times New Roman"/>
          <w:sz w:val="20"/>
          <w:szCs w:val="20"/>
        </w:rPr>
        <w:t>-</w:t>
      </w:r>
      <w:r w:rsidR="00D94547" w:rsidRPr="0080677B">
        <w:rPr>
          <w:rFonts w:ascii="Times New Roman" w:hAnsi="Times New Roman" w:cs="Times New Roman"/>
          <w:sz w:val="20"/>
          <w:szCs w:val="20"/>
        </w:rPr>
        <w:t xml:space="preserve"> Asset Categories of this Regulation and the sum of </w:t>
      </w:r>
      <w:r w:rsidRPr="000E0034">
        <w:rPr>
          <w:rFonts w:ascii="Times New Roman" w:hAnsi="Times New Roman" w:cs="Times New Roman"/>
          <w:sz w:val="20"/>
          <w:szCs w:val="20"/>
        </w:rPr>
        <w:t>item</w:t>
      </w:r>
      <w:r w:rsidR="00D94547" w:rsidRPr="0080677B">
        <w:rPr>
          <w:rFonts w:ascii="Times New Roman" w:hAnsi="Times New Roman" w:cs="Times New Roman"/>
          <w:sz w:val="20"/>
          <w:szCs w:val="20"/>
        </w:rPr>
        <w:t xml:space="preserve"> C0010/R0070 and C0010/R0220 of </w:t>
      </w:r>
      <w:ins w:id="7" w:author="Author">
        <w:r w:rsidR="004033D0">
          <w:rPr>
            <w:rFonts w:ascii="Times New Roman" w:hAnsi="Times New Roman" w:cs="Times New Roman"/>
            <w:sz w:val="20"/>
            <w:szCs w:val="20"/>
          </w:rPr>
          <w:t xml:space="preserve">template </w:t>
        </w:r>
      </w:ins>
      <w:r w:rsidR="00D94547" w:rsidRPr="0080677B">
        <w:rPr>
          <w:rFonts w:ascii="Times New Roman" w:hAnsi="Times New Roman" w:cs="Times New Roman"/>
          <w:sz w:val="20"/>
          <w:szCs w:val="20"/>
        </w:rPr>
        <w:t xml:space="preserve">S.02.01, is higher than </w:t>
      </w:r>
      <w:r w:rsidR="002140AA">
        <w:rPr>
          <w:rFonts w:ascii="Times New Roman" w:hAnsi="Times New Roman" w:cs="Times New Roman"/>
          <w:sz w:val="20"/>
          <w:szCs w:val="20"/>
        </w:rPr>
        <w:t>5</w:t>
      </w:r>
      <w:r w:rsidR="00D94547" w:rsidRPr="0080677B">
        <w:rPr>
          <w:rFonts w:ascii="Times New Roman" w:hAnsi="Times New Roman" w:cs="Times New Roman"/>
          <w:sz w:val="20"/>
          <w:szCs w:val="20"/>
        </w:rPr>
        <w:t>%</w:t>
      </w:r>
      <w:ins w:id="8" w:author="Author">
        <w:r w:rsidR="001B4FA3" w:rsidRPr="001B4FA3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1B4FA3" w:rsidRPr="001559C4">
          <w:rPr>
            <w:rFonts w:ascii="Times New Roman" w:hAnsi="Times New Roman" w:cs="Times New Roman"/>
            <w:sz w:val="20"/>
            <w:szCs w:val="20"/>
          </w:rPr>
          <w:t>when method 1 as defined in Article 230 of Directive 2009/138/EC is used exclusively. When method 1 is used in combination with method 2 as defined in Article 233 of Directive 2009/138/EC or method 2 is used exclusively the ratio needs to be adjusted in order to capture the items of all entities included in the scope of template S.06.02</w:t>
        </w:r>
      </w:ins>
      <w:bookmarkStart w:id="9" w:name="_GoBack"/>
      <w:bookmarkEnd w:id="9"/>
      <w:r w:rsidR="00D94547" w:rsidRPr="0080677B">
        <w:rPr>
          <w:rFonts w:ascii="Times New Roman" w:hAnsi="Times New Roman" w:cs="Times New Roman"/>
          <w:sz w:val="20"/>
          <w:szCs w:val="20"/>
        </w:rPr>
        <w:t>.</w:t>
      </w:r>
    </w:p>
    <w:p w:rsidR="00644A16" w:rsidRDefault="00644A16">
      <w:pPr>
        <w:jc w:val="both"/>
        <w:rPr>
          <w:rFonts w:ascii="Times New Roman" w:hAnsi="Times New Roman" w:cs="Times New Roman"/>
          <w:sz w:val="20"/>
          <w:szCs w:val="20"/>
        </w:rPr>
      </w:pPr>
      <w:r w:rsidRPr="0080677B">
        <w:rPr>
          <w:rFonts w:ascii="Times New Roman" w:hAnsi="Times New Roman" w:cs="Times New Roman"/>
          <w:sz w:val="20"/>
          <w:szCs w:val="20"/>
        </w:rPr>
        <w:t>In some cases the types of structured products (C0070) identify the derivative</w:t>
      </w:r>
      <w:r w:rsidR="00333872" w:rsidRPr="00671B7E">
        <w:rPr>
          <w:rFonts w:ascii="Times New Roman" w:hAnsi="Times New Roman" w:cs="Times New Roman"/>
          <w:sz w:val="20"/>
          <w:szCs w:val="20"/>
        </w:rPr>
        <w:t xml:space="preserve"> embedded in the structured product</w:t>
      </w:r>
      <w:r w:rsidRPr="0080677B">
        <w:rPr>
          <w:rFonts w:ascii="Times New Roman" w:hAnsi="Times New Roman" w:cs="Times New Roman"/>
          <w:sz w:val="20"/>
          <w:szCs w:val="20"/>
        </w:rPr>
        <w:t>. In this case this classification shall be used when the structure</w:t>
      </w:r>
      <w:r w:rsidR="00EA7810">
        <w:rPr>
          <w:rFonts w:ascii="Times New Roman" w:hAnsi="Times New Roman" w:cs="Times New Roman"/>
          <w:sz w:val="20"/>
          <w:szCs w:val="20"/>
        </w:rPr>
        <w:t>d</w:t>
      </w:r>
      <w:r w:rsidRPr="0080677B">
        <w:rPr>
          <w:rFonts w:ascii="Times New Roman" w:hAnsi="Times New Roman" w:cs="Times New Roman"/>
          <w:sz w:val="20"/>
          <w:szCs w:val="20"/>
        </w:rPr>
        <w:t xml:space="preserve"> product has the referred derivative embedded. </w:t>
      </w: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Pr="007A6472">
        <w:rPr>
          <w:rFonts w:ascii="Times New Roman" w:hAnsi="Times New Roman" w:cs="Times New Roman"/>
          <w:sz w:val="20"/>
          <w:szCs w:val="20"/>
          <w:lang w:val="en-US"/>
        </w:rPr>
        <w:t xml:space="preserve">he template is applicable for method 1 (Accounting consolidation-based method),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method 2 (Deduction and aggregation method) and a combination of methods 1 and 2.</w:t>
      </w: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C0A10">
        <w:rPr>
          <w:rFonts w:ascii="Times New Roman" w:hAnsi="Times New Roman" w:cs="Times New Roman"/>
          <w:sz w:val="20"/>
          <w:szCs w:val="20"/>
          <w:lang w:val="en-US"/>
          <w:rPrChange w:id="10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Where method 1 is used exclusively</w:t>
      </w:r>
      <w:r w:rsidRPr="004033D0">
        <w:rPr>
          <w:rFonts w:ascii="Times New Roman" w:hAnsi="Times New Roman" w:cs="Times New Roman"/>
          <w:sz w:val="20"/>
          <w:szCs w:val="20"/>
          <w:lang w:val="en-US"/>
        </w:rPr>
        <w:t>, the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reporting shall reflect the consolidated position of the structured notes and </w:t>
      </w:r>
      <w:r w:rsidRPr="00FB519D">
        <w:rPr>
          <w:rFonts w:ascii="Times New Roman" w:hAnsi="Times New Roman" w:cs="Times New Roman"/>
          <w:sz w:val="20"/>
          <w:szCs w:val="20"/>
        </w:rPr>
        <w:t>collateralised securities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 held within the group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in its portfolio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. The report shall be made as follows: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Item </w:t>
      </w:r>
      <w:r>
        <w:rPr>
          <w:rFonts w:ascii="Times New Roman" w:hAnsi="Times New Roman" w:cs="Times New Roman"/>
          <w:sz w:val="20"/>
          <w:szCs w:val="20"/>
          <w:lang w:val="en-US"/>
        </w:rPr>
        <w:t>‘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Legal name of the undertaking</w:t>
      </w:r>
      <w:ins w:id="11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 – C0010’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and ‘</w:t>
        </w:r>
        <w:r w:rsidR="004033D0" w:rsidRPr="00481B8F">
          <w:rPr>
            <w:rFonts w:ascii="Times New Roman" w:hAnsi="Times New Roman" w:cs="Times New Roman"/>
            <w:sz w:val="20"/>
            <w:szCs w:val="20"/>
          </w:rPr>
          <w:t>Identification code of the undertaking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– C0020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’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shall not be reported;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The structured products held </w:t>
      </w:r>
      <w:ins w:id="12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directly 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by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participating insurance and reinsurance undertakings or insurance holding companies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 mixed-financial holding companies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shall be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report</w:t>
      </w:r>
      <w:r>
        <w:rPr>
          <w:rFonts w:ascii="Times New Roman" w:hAnsi="Times New Roman" w:cs="Times New Roman"/>
          <w:sz w:val="20"/>
          <w:szCs w:val="20"/>
          <w:lang w:val="en-US"/>
        </w:rPr>
        <w:t>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item by item;</w:t>
      </w:r>
    </w:p>
    <w:p w:rsidR="00526B70" w:rsidRPr="000057A5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undertakings consolidated in </w:t>
      </w:r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accordance with Article 335 a-b-c </w:t>
      </w:r>
      <w:r w:rsidR="000057A5" w:rsidRPr="000057A5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del w:id="13" w:author="Author">
        <w:r w:rsidR="000057A5" w:rsidRPr="000057A5" w:rsidDel="004033D0">
          <w:rPr>
            <w:rFonts w:ascii="Times New Roman" w:hAnsi="Times New Roman" w:cs="Times New Roman"/>
            <w:sz w:val="20"/>
            <w:szCs w:val="20"/>
            <w:lang w:val="en-US"/>
          </w:rPr>
          <w:delText>Implementing measures</w:delText>
        </w:r>
      </w:del>
      <w:ins w:id="14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Delegated Regulation 2015/35</w:t>
        </w:r>
      </w:ins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 shall be reported item by item; 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other related undertakings </w:t>
      </w:r>
      <w:r w:rsidRPr="003C0A10">
        <w:rPr>
          <w:rFonts w:ascii="Times New Roman" w:hAnsi="Times New Roman" w:cs="Times New Roman"/>
          <w:sz w:val="20"/>
          <w:szCs w:val="20"/>
          <w:lang w:val="en-US"/>
          <w:rPrChange w:id="15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shall not be included.</w:t>
      </w: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u w:val="single"/>
          <w:lang w:val="en-US"/>
        </w:rPr>
        <w:t>Where method 2 is used exclusively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, the report shall include the detailed list of the structured notes and </w:t>
      </w:r>
      <w:r w:rsidRPr="00FB519D">
        <w:rPr>
          <w:rFonts w:ascii="Times New Roman" w:hAnsi="Times New Roman" w:cs="Times New Roman"/>
          <w:sz w:val="20"/>
          <w:szCs w:val="20"/>
        </w:rPr>
        <w:t>collateralised securities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held by the participating undertakings, the insurance holding companies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 mixed-financial holding companies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and subsidiaries</w:t>
      </w:r>
      <w:r w:rsidRPr="00FB519D">
        <w:rPr>
          <w:rFonts w:ascii="Times New Roman" w:hAnsi="Times New Roman" w:cs="Times New Roman"/>
          <w:sz w:val="20"/>
          <w:szCs w:val="20"/>
        </w:rPr>
        <w:t>,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and regardless of the proportional share used. The report shall be made as follows: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Item </w:t>
      </w:r>
      <w:r>
        <w:rPr>
          <w:rFonts w:ascii="Times New Roman" w:hAnsi="Times New Roman" w:cs="Times New Roman"/>
          <w:sz w:val="20"/>
          <w:szCs w:val="20"/>
          <w:lang w:val="en-US"/>
        </w:rPr>
        <w:t>‘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Legal name of the undertaking</w:t>
      </w:r>
      <w:ins w:id="16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 – C0010’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and ‘</w:t>
        </w:r>
        <w:r w:rsidR="004033D0" w:rsidRPr="00481B8F">
          <w:rPr>
            <w:rFonts w:ascii="Times New Roman" w:hAnsi="Times New Roman" w:cs="Times New Roman"/>
            <w:sz w:val="20"/>
            <w:szCs w:val="20"/>
          </w:rPr>
          <w:t>Identification code of the undertaking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– C0020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’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shall be reported; 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The structured products held </w:t>
      </w:r>
      <w:ins w:id="17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directly 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participating insurance and reinsurance undertakings or insurance holding companies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 mixed-financial holding companies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shall be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report</w:t>
      </w:r>
      <w:r>
        <w:rPr>
          <w:rFonts w:ascii="Times New Roman" w:hAnsi="Times New Roman" w:cs="Times New Roman"/>
          <w:sz w:val="20"/>
          <w:szCs w:val="20"/>
          <w:lang w:val="en-US"/>
        </w:rPr>
        <w:t>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item by item</w:t>
      </w:r>
    </w:p>
    <w:p w:rsidR="00526B70" w:rsidRPr="00596ABB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insurance and reinsurance undertakings, insurance holding companies, ancillary services undertakings and special purpose vehicle which are subsidiaries (European Economic Area, equivalent non-</w:t>
      </w:r>
      <w:r w:rsidRPr="00596ABB">
        <w:rPr>
          <w:rFonts w:ascii="Times New Roman" w:hAnsi="Times New Roman" w:cs="Times New Roman"/>
          <w:sz w:val="20"/>
          <w:szCs w:val="20"/>
          <w:lang w:val="en-US"/>
        </w:rPr>
        <w:t>European Economic Area and non-equivalent non-European Economic Area) shall be reported item by item</w:t>
      </w:r>
      <w:ins w:id="18" w:author="Author">
        <w:r w:rsidR="004033D0" w:rsidRPr="00596ABB">
          <w:rPr>
            <w:rFonts w:ascii="Times New Roman" w:hAnsi="Times New Roman" w:cs="Times New Roman"/>
            <w:sz w:val="20"/>
            <w:szCs w:val="20"/>
            <w:lang w:val="en-US"/>
          </w:rPr>
          <w:t xml:space="preserve"> by undertaking</w:t>
        </w:r>
      </w:ins>
      <w:r w:rsidRPr="00596ABB"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96ABB">
        <w:rPr>
          <w:rFonts w:ascii="Times New Roman" w:hAnsi="Times New Roman" w:cs="Times New Roman"/>
          <w:sz w:val="20"/>
          <w:szCs w:val="20"/>
          <w:lang w:val="en-US"/>
        </w:rPr>
        <w:t>The structured products held by other related</w:t>
      </w:r>
      <w:r w:rsidRPr="003C0A10">
        <w:rPr>
          <w:rFonts w:ascii="Times New Roman" w:hAnsi="Times New Roman" w:cs="Times New Roman"/>
          <w:sz w:val="20"/>
          <w:szCs w:val="20"/>
          <w:lang w:val="en-US"/>
          <w:rPrChange w:id="19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 xml:space="preserve"> undertakings</w:t>
      </w:r>
      <w:r w:rsidRPr="00FB519D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shall not be included.</w:t>
      </w: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26B70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u w:val="single"/>
          <w:lang w:val="en-US"/>
        </w:rPr>
        <w:t>Where a combination of methods 1 and 2 is used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, one part of the report reflects the consolidated position of the structured notes and </w:t>
      </w:r>
      <w:r w:rsidRPr="00FB519D">
        <w:rPr>
          <w:rFonts w:ascii="Times New Roman" w:hAnsi="Times New Roman" w:cs="Times New Roman"/>
          <w:sz w:val="20"/>
          <w:szCs w:val="20"/>
        </w:rPr>
        <w:t>collateralised securities,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transactions, held within the group which must be reported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and t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he other part of the report shall include the detailed list of the structured notes and </w:t>
      </w:r>
      <w:r w:rsidRPr="00FB519D">
        <w:rPr>
          <w:rFonts w:ascii="Times New Roman" w:hAnsi="Times New Roman" w:cs="Times New Roman"/>
          <w:sz w:val="20"/>
          <w:szCs w:val="20"/>
        </w:rPr>
        <w:t>collateralised securities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held by the participating undertakings, the insurance holding companies </w:t>
      </w:r>
      <w:r>
        <w:rPr>
          <w:rFonts w:ascii="Times New Roman" w:hAnsi="Times New Roman" w:cs="Times New Roman"/>
          <w:sz w:val="20"/>
          <w:szCs w:val="20"/>
          <w:lang w:val="en-US"/>
        </w:rPr>
        <w:t>or mixed-financial holding companies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and subsidiaries</w:t>
      </w:r>
      <w:r w:rsidRPr="00FB519D">
        <w:rPr>
          <w:rFonts w:ascii="Times New Roman" w:hAnsi="Times New Roman" w:cs="Times New Roman"/>
          <w:sz w:val="20"/>
          <w:szCs w:val="20"/>
        </w:rPr>
        <w:t>,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regardless of the proportional share used. </w:t>
      </w:r>
    </w:p>
    <w:p w:rsidR="00526B70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The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first part of the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report shall be made as follows: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Item </w:t>
      </w:r>
      <w:r>
        <w:rPr>
          <w:rFonts w:ascii="Times New Roman" w:hAnsi="Times New Roman" w:cs="Times New Roman"/>
          <w:sz w:val="20"/>
          <w:szCs w:val="20"/>
          <w:lang w:val="en-US"/>
        </w:rPr>
        <w:t>‘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Legal name of the undertaking</w:t>
      </w:r>
      <w:ins w:id="20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 – C0010’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and ‘</w:t>
        </w:r>
        <w:r w:rsidR="004033D0" w:rsidRPr="00481B8F">
          <w:rPr>
            <w:rFonts w:ascii="Times New Roman" w:hAnsi="Times New Roman" w:cs="Times New Roman"/>
            <w:sz w:val="20"/>
            <w:szCs w:val="20"/>
          </w:rPr>
          <w:t>Identification code of the undertaking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– C0020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’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shall not be reported;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The structured products held </w:t>
      </w:r>
      <w:ins w:id="21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directly 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by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participating insurance and reinsurance undertakings or insurance holding companies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 mixed-financial holding companies</w:t>
      </w:r>
      <w:r w:rsidR="00FD766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shall be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report</w:t>
      </w:r>
      <w:r>
        <w:rPr>
          <w:rFonts w:ascii="Times New Roman" w:hAnsi="Times New Roman" w:cs="Times New Roman"/>
          <w:sz w:val="20"/>
          <w:szCs w:val="20"/>
          <w:lang w:val="en-US"/>
        </w:rPr>
        <w:t>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item by item;</w:t>
      </w:r>
    </w:p>
    <w:p w:rsidR="00526B70" w:rsidRPr="000057A5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undertakings consolidated in </w:t>
      </w:r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accordance with Article 335 a-b-c </w:t>
      </w:r>
      <w:r w:rsidR="000057A5" w:rsidRPr="000057A5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ins w:id="22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Delegated Regulation 2015/35</w:t>
        </w:r>
        <w:r w:rsidR="004033D0" w:rsidRPr="000057A5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</w:ins>
      <w:del w:id="23" w:author="Author">
        <w:r w:rsidR="000057A5" w:rsidRPr="000057A5" w:rsidDel="004033D0">
          <w:rPr>
            <w:rFonts w:ascii="Times New Roman" w:hAnsi="Times New Roman" w:cs="Times New Roman"/>
            <w:sz w:val="20"/>
            <w:szCs w:val="20"/>
            <w:lang w:val="en-US"/>
          </w:rPr>
          <w:delText>Implementing measures</w:delText>
        </w:r>
      </w:del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 shall be reported item by item; </w:t>
      </w:r>
    </w:p>
    <w:p w:rsidR="00526B70" w:rsidRPr="000057A5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0057A5">
        <w:rPr>
          <w:rFonts w:ascii="Times New Roman" w:hAnsi="Times New Roman" w:cs="Times New Roman"/>
          <w:sz w:val="20"/>
          <w:szCs w:val="20"/>
          <w:lang w:val="en-US"/>
        </w:rPr>
        <w:t xml:space="preserve">The structured products held by other related undertakings </w:t>
      </w:r>
      <w:r w:rsidRPr="003C0A10">
        <w:rPr>
          <w:rFonts w:ascii="Times New Roman" w:hAnsi="Times New Roman" w:cs="Times New Roman"/>
          <w:sz w:val="20"/>
          <w:szCs w:val="20"/>
          <w:lang w:val="en-US"/>
          <w:rPrChange w:id="24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shall not be included</w:t>
      </w:r>
    </w:p>
    <w:p w:rsidR="00526B70" w:rsidRPr="00FB519D" w:rsidRDefault="00526B70" w:rsidP="00A454E6">
      <w:pPr>
        <w:snapToGrid w:val="0"/>
        <w:spacing w:after="0"/>
        <w:ind w:left="720"/>
        <w:jc w:val="both"/>
        <w:rPr>
          <w:rFonts w:ascii="Times New Roman" w:hAnsi="Times New Roman" w:cs="Times New Roman"/>
          <w:sz w:val="20"/>
          <w:szCs w:val="20"/>
          <w:u w:val="single"/>
          <w:lang w:val="en-US"/>
        </w:rPr>
      </w:pPr>
    </w:p>
    <w:p w:rsidR="00526B70" w:rsidRPr="00FB519D" w:rsidRDefault="00526B70" w:rsidP="00A454E6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. The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second part of the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report shall be made as follows: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Item </w:t>
      </w:r>
      <w:r>
        <w:rPr>
          <w:rFonts w:ascii="Times New Roman" w:hAnsi="Times New Roman" w:cs="Times New Roman"/>
          <w:sz w:val="20"/>
          <w:szCs w:val="20"/>
          <w:lang w:val="en-US"/>
        </w:rPr>
        <w:t>‘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Legal name of the undertaking</w:t>
      </w:r>
      <w:ins w:id="25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 – C0010’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and ‘</w:t>
        </w:r>
        <w:r w:rsidR="004033D0" w:rsidRPr="00481B8F">
          <w:rPr>
            <w:rFonts w:ascii="Times New Roman" w:hAnsi="Times New Roman" w:cs="Times New Roman"/>
            <w:sz w:val="20"/>
            <w:szCs w:val="20"/>
          </w:rPr>
          <w:t>Identification code of the undertaking</w:t>
        </w:r>
        <w:r w:rsidR="004033D0" w:rsidRPr="0009033F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– C0020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’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shall be reported; 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The structured products held </w:t>
      </w:r>
      <w:ins w:id="26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directly </w:t>
        </w:r>
      </w:ins>
      <w:r>
        <w:rPr>
          <w:rFonts w:ascii="Times New Roman" w:hAnsi="Times New Roman" w:cs="Times New Roman"/>
          <w:sz w:val="20"/>
          <w:szCs w:val="20"/>
          <w:lang w:val="en-US"/>
        </w:rPr>
        <w:t>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participating insurance and reinsurance undertakings or insurance holding companies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or mixed-financial holding companies 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>under method 2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shall be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report</w:t>
      </w:r>
      <w:r>
        <w:rPr>
          <w:rFonts w:ascii="Times New Roman" w:hAnsi="Times New Roman" w:cs="Times New Roman"/>
          <w:sz w:val="20"/>
          <w:szCs w:val="20"/>
          <w:lang w:val="en-US"/>
        </w:rPr>
        <w:t>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item by item;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insurance and reinsurance undertakings, insurance holding companies, ancillary services undertakings and special purpose vehicle which are subsidiaries under method 2 (European Economic Area, equivalent non-European Economic Area and non-equivalent non-European Economic Area)</w:t>
      </w:r>
      <w:r>
        <w:rPr>
          <w:rFonts w:ascii="Times New Roman" w:hAnsi="Times New Roman" w:cs="Times New Roman"/>
          <w:sz w:val="20"/>
          <w:szCs w:val="20"/>
          <w:lang w:val="en-US"/>
        </w:rPr>
        <w:t>shall be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report</w:t>
      </w:r>
      <w:r>
        <w:rPr>
          <w:rFonts w:ascii="Times New Roman" w:hAnsi="Times New Roman" w:cs="Times New Roman"/>
          <w:sz w:val="20"/>
          <w:szCs w:val="20"/>
          <w:lang w:val="en-US"/>
        </w:rPr>
        <w:t>ed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item by item</w:t>
      </w:r>
      <w:ins w:id="27" w:author="Author"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 xml:space="preserve"> by </w:t>
        </w:r>
        <w:proofErr w:type="spellStart"/>
        <w:r w:rsidR="004033D0">
          <w:rPr>
            <w:rFonts w:ascii="Times New Roman" w:hAnsi="Times New Roman" w:cs="Times New Roman"/>
            <w:sz w:val="20"/>
            <w:szCs w:val="20"/>
            <w:lang w:val="en-US"/>
          </w:rPr>
          <w:t>undrtaking</w:t>
        </w:r>
      </w:ins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;</w:t>
      </w:r>
    </w:p>
    <w:p w:rsidR="00526B70" w:rsidRPr="00FB519D" w:rsidRDefault="00526B70" w:rsidP="00A454E6">
      <w:pPr>
        <w:numPr>
          <w:ilvl w:val="0"/>
          <w:numId w:val="2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The structured products held by</w:t>
      </w:r>
      <w:r w:rsidRPr="00FB519D">
        <w:rPr>
          <w:rFonts w:ascii="Times New Roman" w:hAnsi="Times New Roman" w:cs="Times New Roman"/>
          <w:sz w:val="20"/>
          <w:szCs w:val="20"/>
          <w:lang w:val="en-US"/>
        </w:rPr>
        <w:t xml:space="preserve"> other related undertakings under method 2 shall not be included.</w:t>
      </w:r>
    </w:p>
    <w:p w:rsidR="00526B70" w:rsidRPr="00141C00" w:rsidRDefault="00526B70" w:rsidP="00A454E6">
      <w:pPr>
        <w:suppressAutoHyphens/>
        <w:snapToGrid w:val="0"/>
        <w:spacing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2148"/>
        <w:gridCol w:w="5741"/>
      </w:tblGrid>
      <w:tr w:rsidR="007E024E" w:rsidRPr="00671B7E" w:rsidTr="005976C0">
        <w:trPr>
          <w:trHeight w:val="300"/>
        </w:trPr>
        <w:tc>
          <w:tcPr>
            <w:tcW w:w="1353" w:type="dxa"/>
            <w:noWrap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48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41" w:type="dxa"/>
            <w:hideMark/>
          </w:tcPr>
          <w:p w:rsidR="007E024E" w:rsidRPr="0080677B" w:rsidRDefault="007E024E" w:rsidP="00211AA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454E6" w:rsidRPr="00A454E6" w:rsidTr="00D1561B">
        <w:trPr>
          <w:trHeight w:val="300"/>
        </w:trPr>
        <w:tc>
          <w:tcPr>
            <w:tcW w:w="1353" w:type="dxa"/>
            <w:noWrap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:rsidR="00CF005E" w:rsidRPr="00A454E6" w:rsidRDefault="00CF005E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(A50)</w:t>
            </w:r>
          </w:p>
        </w:tc>
        <w:tc>
          <w:tcPr>
            <w:tcW w:w="2148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Legal name of the undertaking</w:t>
            </w:r>
          </w:p>
        </w:tc>
        <w:tc>
          <w:tcPr>
            <w:tcW w:w="5741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Identify the legal name of the undertaking within the group that holds the structured product.</w:t>
            </w:r>
          </w:p>
          <w:p w:rsidR="00FB7A29" w:rsidRPr="00A454E6" w:rsidRDefault="00FB7A29" w:rsidP="00D15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 xml:space="preserve">This item shall be filled in only when it relates to structured products held by participating undertakings, insurance holding companies </w:t>
            </w:r>
            <w:r w:rsidRPr="00A454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or mixed-financial holding companies </w:t>
            </w: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and subsidiaries under deduction and aggregation method.</w:t>
            </w:r>
          </w:p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454E6" w:rsidRPr="00A454E6" w:rsidTr="00D1561B">
        <w:trPr>
          <w:trHeight w:val="1290"/>
        </w:trPr>
        <w:tc>
          <w:tcPr>
            <w:tcW w:w="1353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2148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Identification code of the undertaking</w:t>
            </w:r>
          </w:p>
        </w:tc>
        <w:tc>
          <w:tcPr>
            <w:tcW w:w="5741" w:type="dxa"/>
          </w:tcPr>
          <w:p w:rsidR="00B27961" w:rsidRPr="00A454E6" w:rsidRDefault="00B27961" w:rsidP="00B279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authority;</w:t>
            </w:r>
          </w:p>
          <w:p w:rsidR="00FB7A29" w:rsidRPr="00A454E6" w:rsidRDefault="00B27961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the group shall comply with the following format in a consistent manner: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 ISO 3166-1 alpha-2 code of the country of the undertaking + </w:t>
            </w:r>
            <w:r w:rsidRPr="00A454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A454E6" w:rsidRPr="00A454E6" w:rsidTr="00A454E6">
        <w:trPr>
          <w:trHeight w:val="487"/>
        </w:trPr>
        <w:tc>
          <w:tcPr>
            <w:tcW w:w="1353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C0030</w:t>
            </w:r>
          </w:p>
        </w:tc>
        <w:tc>
          <w:tcPr>
            <w:tcW w:w="2148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Type of code of the ID of the undertaking</w:t>
            </w:r>
          </w:p>
        </w:tc>
        <w:tc>
          <w:tcPr>
            <w:tcW w:w="5741" w:type="dxa"/>
          </w:tcPr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</w:rPr>
              <w:t>Type of ID Code used for the “Identification code of the undertaking” item. One of the options in the following closed list shall be used:</w:t>
            </w:r>
          </w:p>
          <w:p w:rsidR="00FB7A29" w:rsidRPr="00A454E6" w:rsidRDefault="00FB7A29" w:rsidP="00D1561B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FB7A29" w:rsidRPr="00A454E6" w:rsidRDefault="00FB7A29" w:rsidP="00D1561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A454E6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2 - Specific code</w:t>
            </w:r>
          </w:p>
        </w:tc>
      </w:tr>
      <w:tr w:rsidR="007E024E" w:rsidRPr="00671B7E" w:rsidTr="005976C0">
        <w:trPr>
          <w:trHeight w:val="1290"/>
        </w:trPr>
        <w:tc>
          <w:tcPr>
            <w:tcW w:w="1353" w:type="dxa"/>
            <w:hideMark/>
          </w:tcPr>
          <w:p w:rsidR="00333872" w:rsidRPr="0080677B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872" w:rsidRPr="0080677B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ID Code</w:t>
            </w:r>
          </w:p>
        </w:tc>
        <w:tc>
          <w:tcPr>
            <w:tcW w:w="5741" w:type="dxa"/>
            <w:hideMark/>
          </w:tcPr>
          <w:p w:rsidR="00C345A2" w:rsidRDefault="00AE39A6" w:rsidP="0080677B">
            <w:pPr>
              <w:spacing w:after="240"/>
              <w:rPr>
                <w:ins w:id="28" w:author="Author"/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Identification code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of the structured product, as reported in S.06.02</w:t>
            </w:r>
            <w:del w:id="29" w:author="Author">
              <w:r w:rsidR="00CE6C88" w:rsidRPr="0080677B" w:rsidDel="004E5E52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  <w:r w:rsidR="0026690D" w:rsidRPr="0080677B" w:rsidDel="004E5E52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</w:del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45A2" w:rsidRPr="0080677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ISO 6166 ISIN when available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Other recogni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Code att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ibuted by the undertaking, when the options above are not available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The code used </w:t>
            </w:r>
            <w:r w:rsidR="0026690D" w:rsidRPr="0080677B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kept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consistent over time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product</w:t>
            </w:r>
            <w:r w:rsidR="00C345A2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C10DF" w:rsidRPr="0080677B" w:rsidRDefault="004C10DF" w:rsidP="0080677B">
            <w:pPr>
              <w:spacing w:after="240"/>
              <w:rPr>
                <w:rFonts w:ascii="Times New Roman" w:hAnsi="Times New Roman" w:cs="Times New Roman"/>
                <w:sz w:val="20"/>
                <w:szCs w:val="20"/>
              </w:rPr>
            </w:pPr>
            <w:ins w:id="3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When the same Asset ID Code needs to be reported for one asset that is issued in 2 or more different currencies, </w:t>
              </w:r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it is necessary to specify 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the Asset ID code and the ISO 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4217 alphabetic code of the currency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, as in the following example:</w:t>
              </w:r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“</w:t>
              </w:r>
              <w:proofErr w:type="spellStart"/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>code+EUR</w:t>
              </w:r>
              <w:proofErr w:type="spellEnd"/>
              <w:r>
                <w:rPr>
                  <w:rFonts w:ascii="Times New Roman" w:hAnsi="Times New Roman" w:cs="Times New Roman"/>
                  <w:sz w:val="20"/>
                  <w:szCs w:val="20"/>
                </w:rPr>
                <w:t>”</w:t>
              </w:r>
            </w:ins>
          </w:p>
        </w:tc>
      </w:tr>
      <w:tr w:rsidR="003F1C05" w:rsidRPr="00671B7E" w:rsidTr="005976C0">
        <w:trPr>
          <w:trHeight w:val="1260"/>
        </w:trPr>
        <w:tc>
          <w:tcPr>
            <w:tcW w:w="1353" w:type="dxa"/>
            <w:hideMark/>
          </w:tcPr>
          <w:p w:rsidR="003F1C05" w:rsidRDefault="003F1C05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</w:p>
          <w:p w:rsidR="00083E18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(A1A)</w:t>
            </w:r>
          </w:p>
        </w:tc>
        <w:tc>
          <w:tcPr>
            <w:tcW w:w="2148" w:type="dxa"/>
            <w:hideMark/>
          </w:tcPr>
          <w:p w:rsidR="003F1C05" w:rsidRPr="0080677B" w:rsidRDefault="003F1C0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 Code type</w:t>
            </w:r>
          </w:p>
        </w:tc>
        <w:tc>
          <w:tcPr>
            <w:tcW w:w="5741" w:type="dxa"/>
            <w:hideMark/>
          </w:tcPr>
          <w:p w:rsidR="003F1C05" w:rsidRPr="00671B7E" w:rsidRDefault="003F1C05" w:rsidP="0016200C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Type of ID Code used for the “Asset ID Code” item. One of the options in the following closed list shall be used: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31" w:author="Author">
              <w:r w:rsidR="00E641C4" w:rsidRPr="006C2F0D">
                <w:rPr>
                  <w:rFonts w:ascii="Times New Roman" w:hAnsi="Times New Roman" w:cs="Times New Roman"/>
                  <w:sz w:val="20"/>
                  <w:szCs w:val="20"/>
                </w:rPr>
                <w:t>W</w:t>
              </w:r>
              <w:r w:rsidR="00E641C4">
                <w:rPr>
                  <w:rFonts w:ascii="Times New Roman" w:hAnsi="Times New Roman" w:cs="Times New Roman"/>
                  <w:sz w:val="20"/>
                  <w:szCs w:val="20"/>
                </w:rPr>
                <w:t>KN</w:t>
              </w:r>
            </w:ins>
            <w:del w:id="32" w:author="Author">
              <w:r w:rsidRPr="00671B7E" w:rsidDel="00E641C4">
                <w:rPr>
                  <w:rFonts w:ascii="Times New Roman" w:hAnsi="Times New Roman" w:cs="Times New Roman"/>
                  <w:sz w:val="20"/>
                  <w:szCs w:val="20"/>
                </w:rPr>
                <w:delText>WRT</w:delText>
              </w:r>
            </w:del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Kenn-Num</w:t>
            </w:r>
            <w:del w:id="33" w:author="Author">
              <w:r w:rsidRPr="00671B7E" w:rsidDel="004033D0">
                <w:rPr>
                  <w:rFonts w:ascii="Times New Roman" w:hAnsi="Times New Roman" w:cs="Times New Roman"/>
                  <w:sz w:val="20"/>
                  <w:szCs w:val="20"/>
                </w:rPr>
                <w:delText>b</w:delText>
              </w:r>
            </w:del>
            <w:ins w:id="34" w:author="Author">
              <w:r w:rsidR="004033D0">
                <w:rPr>
                  <w:rFonts w:ascii="Times New Roman" w:hAnsi="Times New Roman" w:cs="Times New Roman"/>
                  <w:sz w:val="20"/>
                  <w:szCs w:val="20"/>
                </w:rPr>
                <w:t>m</w:t>
              </w:r>
            </w:ins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proofErr w:type="spellEnd"/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3F1C05" w:rsidRPr="00671B7E" w:rsidRDefault="003F1C05" w:rsidP="00162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3F1C05" w:rsidRDefault="003F1C05" w:rsidP="0080677B">
            <w:pPr>
              <w:spacing w:line="276" w:lineRule="auto"/>
              <w:rPr>
                <w:ins w:id="35" w:author="Author"/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596ABB" w:rsidRPr="003C0A10" w:rsidRDefault="00596ABB" w:rsidP="00596ABB">
            <w:pPr>
              <w:rPr>
                <w:ins w:id="36" w:author="Author"/>
                <w:rFonts w:ascii="Times New Roman" w:hAnsi="Times New Roman" w:cs="Times New Roman"/>
                <w:sz w:val="20"/>
                <w:szCs w:val="20"/>
                <w:rPrChange w:id="37" w:author="Author">
                  <w:rPr>
                    <w:ins w:id="38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  <w:ins w:id="39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8 – </w:t>
              </w:r>
              <w:r w:rsidRPr="003C0A10">
                <w:rPr>
                  <w:rFonts w:ascii="Times New Roman" w:hAnsi="Times New Roman" w:cs="Times New Roman"/>
                  <w:sz w:val="20"/>
                  <w:szCs w:val="20"/>
                  <w:rPrChange w:id="40" w:author="Author">
                    <w:rPr>
                      <w:rFonts w:ascii="Times New Roman" w:hAnsi="Times New Roman" w:cs="Times New Roman"/>
                      <w:sz w:val="20"/>
                      <w:szCs w:val="20"/>
                      <w:lang w:val="de-DE"/>
                    </w:rPr>
                  </w:rPrChange>
                </w:rPr>
                <w:t>FIGI (Financial Instrument Global Identifier)</w:t>
              </w:r>
            </w:ins>
          </w:p>
          <w:p w:rsidR="00596ABB" w:rsidRPr="003C0A10" w:rsidDel="00596ABB" w:rsidRDefault="00596ABB" w:rsidP="0080677B">
            <w:pPr>
              <w:spacing w:line="276" w:lineRule="auto"/>
              <w:rPr>
                <w:del w:id="41" w:author="Author"/>
                <w:rFonts w:ascii="Times New Roman" w:hAnsi="Times New Roman" w:cs="Times New Roman"/>
                <w:sz w:val="20"/>
                <w:szCs w:val="20"/>
                <w:rPrChange w:id="42" w:author="Author">
                  <w:rPr>
                    <w:del w:id="43" w:author="Author"/>
                    <w:rFonts w:ascii="Times New Roman" w:hAnsi="Times New Roman" w:cs="Times New Roman"/>
                    <w:sz w:val="20"/>
                    <w:szCs w:val="20"/>
                    <w:lang w:val="de-DE"/>
                  </w:rPr>
                </w:rPrChange>
              </w:rPr>
            </w:pPr>
          </w:p>
          <w:p w:rsidR="003F1C05" w:rsidRPr="00671B7E" w:rsidRDefault="003F1C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4" w:author="Author">
              <w:r w:rsidRPr="00671B7E" w:rsidDel="00596ABB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45" w:author="Author">
              <w:r w:rsidR="00596ABB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188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 National Numbering Agencies</w:t>
            </w:r>
          </w:p>
          <w:p w:rsidR="004C10DF" w:rsidRDefault="00596ABB" w:rsidP="0080677B">
            <w:pPr>
              <w:rPr>
                <w:ins w:id="46" w:author="Author"/>
                <w:rFonts w:ascii="Times New Roman" w:hAnsi="Times New Roman" w:cs="Times New Roman"/>
                <w:sz w:val="20"/>
                <w:szCs w:val="20"/>
              </w:rPr>
            </w:pPr>
            <w:ins w:id="4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r w:rsidR="003F1C05" w:rsidRPr="00671B7E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  <w:p w:rsidR="004C10DF" w:rsidRDefault="004C10DF" w:rsidP="0080677B">
            <w:pPr>
              <w:rPr>
                <w:ins w:id="48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3F1C05" w:rsidRPr="0080677B" w:rsidRDefault="005A3A7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When the same Asset ID Code needs to be reported for one asset that is issued in 2 or more different currencies and the code in C0040 is defined by Asset ID code and the ISO </w:t>
              </w:r>
              <w:r w:rsidRPr="0061769B">
                <w:rPr>
                  <w:rFonts w:ascii="Times New Roman" w:hAnsi="Times New Roman" w:cs="Times New Roman"/>
                  <w:sz w:val="20"/>
                  <w:szCs w:val="20"/>
                </w:rPr>
                <w:t>4217 alphabetic code of the currency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, the Asset ID Code Type shall refer to option 9 and the option of the original Asset ID Code, as in the following example for which the code reported was ISIN </w:t>
              </w:r>
              <w:proofErr w:type="spellStart"/>
              <w:r>
                <w:rPr>
                  <w:rFonts w:ascii="Times New Roman" w:hAnsi="Times New Roman" w:cs="Times New Roman"/>
                  <w:sz w:val="20"/>
                  <w:szCs w:val="20"/>
                </w:rPr>
                <w:t>code+currency</w:t>
              </w:r>
              <w:proofErr w:type="spellEnd"/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 xml:space="preserve">: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“9</w:t>
              </w:r>
              <w:r w:rsidRPr="001616FE">
                <w:rPr>
                  <w:rFonts w:ascii="Times New Roman" w:hAnsi="Times New Roman" w:cs="Times New Roman"/>
                  <w:sz w:val="20"/>
                  <w:szCs w:val="20"/>
                </w:rPr>
                <w:t>/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1”.</w:t>
              </w:r>
            </w:ins>
            <w:del w:id="50" w:author="Author">
              <w:r w:rsidR="003F1C05" w:rsidRPr="00671B7E" w:rsidDel="004C10D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</w:tc>
      </w:tr>
      <w:tr w:rsidR="007E024E" w:rsidRPr="00671B7E" w:rsidTr="005976C0">
        <w:trPr>
          <w:trHeight w:val="1140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33872" w:rsidRPr="0080677B" w:rsidRDefault="0033387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type</w:t>
            </w:r>
          </w:p>
        </w:tc>
        <w:tc>
          <w:tcPr>
            <w:tcW w:w="5741" w:type="dxa"/>
            <w:hideMark/>
          </w:tcPr>
          <w:p w:rsidR="00333872" w:rsidRPr="00671B7E" w:rsidRDefault="007E024E" w:rsidP="0080677B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</w:t>
            </w:r>
            <w:proofErr w:type="gram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collateral,</w:t>
            </w:r>
            <w:proofErr w:type="gramEnd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using the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categories defined in 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C345A2" w:rsidRPr="000E003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del w:id="51" w:author="Author">
              <w:r w:rsidR="00C345A2" w:rsidRPr="000E0034" w:rsidDel="004033D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II</w:delText>
              </w:r>
            </w:del>
            <w:ins w:id="52" w:author="Author">
              <w:r w:rsidR="004033D0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V</w:t>
              </w:r>
            </w:ins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D766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E0034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04479A" w:rsidRPr="008067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33872" w:rsidRPr="000E00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One of the options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in the following closed list shall be used:</w:t>
            </w:r>
            <w:r w:rsidR="00333872"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1 - Government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2 - Corporate bonds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3 - Equity</w:t>
            </w:r>
          </w:p>
          <w:p w:rsidR="00333872" w:rsidRPr="00A454E6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4 - </w:t>
            </w:r>
            <w:r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 xml:space="preserve">Collective Investment </w:t>
            </w:r>
            <w:r w:rsidR="00781B1B"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Undertakings</w:t>
            </w:r>
          </w:p>
          <w:p w:rsidR="00333872" w:rsidRPr="00A454E6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5 - Structured notes</w:t>
            </w:r>
          </w:p>
          <w:p w:rsidR="00333872" w:rsidRPr="00A454E6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6 - Collateralised securities</w:t>
            </w:r>
          </w:p>
          <w:p w:rsidR="00333872" w:rsidRPr="00A454E6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7 - Cash and deposits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A454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8 - Mortgages</w:t>
            </w: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loans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9 - Properties</w:t>
            </w:r>
          </w:p>
          <w:p w:rsidR="00333872" w:rsidRPr="00671B7E" w:rsidRDefault="00333872" w:rsidP="0080677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del w:id="53" w:author="Author">
              <w:r w:rsidRPr="00671B7E" w:rsidDel="004C10DF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delText>1</w:delText>
              </w:r>
            </w:del>
            <w:r w:rsidRPr="00671B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0 - Other investments</w:t>
            </w:r>
          </w:p>
          <w:p w:rsidR="004C10DF" w:rsidRPr="00671B7E" w:rsidRDefault="004C10DF" w:rsidP="004C10DF">
            <w:pPr>
              <w:rPr>
                <w:ins w:id="54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55" w:author="Author">
              <w:r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10 – No collateral</w:t>
              </w:r>
            </w:ins>
          </w:p>
          <w:p w:rsidR="007E024E" w:rsidRPr="0080677B" w:rsidRDefault="007E024E" w:rsidP="00C345A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When more than one category of collateral exists for one 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single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structured </w:t>
            </w:r>
            <w:r w:rsidR="0004479A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the most representative one shall be reported.</w:t>
            </w:r>
          </w:p>
        </w:tc>
      </w:tr>
      <w:tr w:rsidR="007E024E" w:rsidRPr="00671B7E" w:rsidTr="0080677B">
        <w:trPr>
          <w:trHeight w:val="629"/>
        </w:trPr>
        <w:tc>
          <w:tcPr>
            <w:tcW w:w="1353" w:type="dxa"/>
            <w:hideMark/>
          </w:tcPr>
          <w:p w:rsidR="00DF66F1" w:rsidRPr="00B3586A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DF66F1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Type of structured product</w:t>
            </w:r>
          </w:p>
        </w:tc>
        <w:tc>
          <w:tcPr>
            <w:tcW w:w="5741" w:type="dxa"/>
            <w:hideMark/>
          </w:tcPr>
          <w:p w:rsidR="00A41FF2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the type of structure</w:t>
            </w:r>
            <w:r w:rsidR="006B182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of the 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Credit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linked</w:t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notes</w:t>
            </w:r>
          </w:p>
          <w:p w:rsidR="00E6799D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Security or deposit with an embedded 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credit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derivative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 xml:space="preserve"> (e.g.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>credit default swaps or credit default options</w:t>
            </w:r>
            <w:r w:rsidR="00FA44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A44C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66F1" w:rsidRPr="00B3586A" w:rsidRDefault="00C95227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onstant maturity swaps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6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with an embedded interest rate swap, where the floating interest portion is reset periodically according to a fixed maturity market rate</w:t>
            </w:r>
            <w:r w:rsidR="003234F3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sset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7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an asset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B358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8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real estate as collateral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ommercial mortgage backed securities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59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has real estate as collateral such as retail properties, office properties, industrial properties, multifamily housing and hotels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debt obligations</w:t>
            </w:r>
          </w:p>
          <w:p w:rsidR="00D373DB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0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structured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debt security backed by a portfolio consisting of secured or unsecured bonds issued by corporate or sovereign obligators, or secured or unsecured loans made to corporate commercial and industrial loan costumers of lending banks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DF66F1" w:rsidRPr="00B3586A" w:rsidRDefault="00A41FF2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loan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1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ecurity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that as underlying a trust of a portfolio of loans where the cash-flows from the security are derived from the portfolio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ollateralised mortgage obligations</w:t>
            </w:r>
          </w:p>
          <w:p w:rsidR="00DF66F1" w:rsidRPr="00B3586A" w:rsidRDefault="00DF66F1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2" w:author="Author">
              <w:r w:rsidR="009E6C81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proofErr w:type="gramStart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investment-grade</w:t>
            </w:r>
            <w:proofErr w:type="gramEnd"/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security backed by a pool of bonds, loans and other assets</w:t>
            </w:r>
            <w:r w:rsidRPr="00B3586A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nterest rate-linked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quity-linked and Equity Index 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FX and commodity-linked notes and deposits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ybrid linked notes and deposits</w:t>
            </w:r>
            <w:r w:rsidR="00FD2E93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E6C81" w:rsidRPr="0080677B" w:rsidRDefault="00FD2E93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includes </w:t>
            </w:r>
            <w:del w:id="63" w:author="Author">
              <w:r w:rsidR="007E024E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Real </w:delText>
              </w:r>
            </w:del>
            <w:ins w:id="64" w:author="Author">
              <w:r w:rsidR="005A3A75"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 w:rsidR="005A3A75" w:rsidRPr="0080677B">
                <w:rPr>
                  <w:rFonts w:ascii="Times New Roman" w:hAnsi="Times New Roman" w:cs="Times New Roman"/>
                  <w:sz w:val="20"/>
                  <w:szCs w:val="20"/>
                </w:rPr>
                <w:t xml:space="preserve">eal </w:t>
              </w:r>
            </w:ins>
            <w:del w:id="65" w:author="Author">
              <w:r w:rsidR="007E024E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>Estate</w:delText>
              </w:r>
              <w:r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66" w:author="Author">
              <w:r w:rsidR="005A3A75">
                <w:rPr>
                  <w:rFonts w:ascii="Times New Roman" w:hAnsi="Times New Roman" w:cs="Times New Roman"/>
                  <w:sz w:val="20"/>
                  <w:szCs w:val="20"/>
                </w:rPr>
                <w:t>e</w:t>
              </w:r>
              <w:r w:rsidR="005A3A75" w:rsidRPr="0080677B">
                <w:rPr>
                  <w:rFonts w:ascii="Times New Roman" w:hAnsi="Times New Roman" w:cs="Times New Roman"/>
                  <w:sz w:val="20"/>
                  <w:szCs w:val="20"/>
                </w:rPr>
                <w:t xml:space="preserve">state </w:t>
              </w:r>
            </w:ins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nd equity securities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41FF2" w:rsidRPr="0080677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arket-linked notes and deposits</w:t>
            </w:r>
          </w:p>
          <w:p w:rsidR="007E024E" w:rsidRPr="0080677B" w:rsidRDefault="00A41FF2" w:rsidP="00A8039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nsurance-linked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otes and deposits, including 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notes covering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Catastrophe and Weather Risk as well as Mortality Risk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B3586A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C95227" w:rsidRPr="00B358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7761" w:rsidRPr="00B3586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ther</w:t>
            </w:r>
            <w:r w:rsidR="009E6C8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</w:p>
        </w:tc>
      </w:tr>
      <w:tr w:rsidR="007E024E" w:rsidRPr="00671B7E" w:rsidTr="005976C0">
        <w:trPr>
          <w:trHeight w:val="153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Capital protection</w:t>
            </w:r>
          </w:p>
        </w:tc>
        <w:tc>
          <w:tcPr>
            <w:tcW w:w="5741" w:type="dxa"/>
            <w:hideMark/>
          </w:tcPr>
          <w:p w:rsidR="00CA3715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whether the product has capital protection.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>Full capital protection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8039E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Partial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  <w:p w:rsidR="007E024E" w:rsidRPr="0080677B" w:rsidRDefault="00A8039E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4956AD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capital protection</w:t>
            </w:r>
          </w:p>
        </w:tc>
      </w:tr>
      <w:tr w:rsidR="007E024E" w:rsidRPr="00671B7E" w:rsidTr="0080677B">
        <w:trPr>
          <w:trHeight w:val="488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Underlying security / index / portfolio</w:t>
            </w:r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Describe the type of underlying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the following closed list</w:t>
            </w:r>
            <w:r w:rsidR="00721B1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shall be used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- Equity and Funds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7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equities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urrency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del w:id="68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 group or basket of currencies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nterest rate and yields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69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ond indices, yield curves, differences in prevailing interest rates on shorter and longer-term maturities, credit spreads, inflation rates and other interest rate or yield benchmarks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ommodities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70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 selected, basic good or group of goods)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ndex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del w:id="71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performance of a selected index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C9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ulti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del w:id="72" w:author="Author">
              <w:r w:rsidR="00473006" w:rsidRPr="0080677B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i.e.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allowing for a combination of the possible types listed above</w:t>
            </w:r>
            <w:r w:rsidR="0042469E" w:rsidRPr="008067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24E" w:rsidRPr="0080677B" w:rsidRDefault="00FD7665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8012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thers not covered by the previous </w:t>
            </w:r>
            <w:r w:rsidR="00B03ED3" w:rsidRPr="0080677B">
              <w:rPr>
                <w:rFonts w:ascii="Times New Roman" w:hAnsi="Times New Roman" w:cs="Times New Roman"/>
                <w:sz w:val="20"/>
                <w:szCs w:val="20"/>
              </w:rPr>
              <w:t>options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(e.g. other economic indicators)</w:t>
            </w:r>
          </w:p>
        </w:tc>
      </w:tr>
      <w:tr w:rsidR="00D373DB" w:rsidRPr="00671B7E" w:rsidTr="005976C0">
        <w:trPr>
          <w:trHeight w:val="14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Callable or </w:t>
            </w:r>
            <w:proofErr w:type="spell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Putable</w:t>
            </w:r>
            <w:proofErr w:type="spellEnd"/>
          </w:p>
        </w:tc>
        <w:tc>
          <w:tcPr>
            <w:tcW w:w="5741" w:type="dxa"/>
            <w:hideMark/>
          </w:tcPr>
          <w:p w:rsidR="00473006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dentify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whether the product has </w:t>
            </w:r>
            <w:proofErr w:type="gramStart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proofErr w:type="gramEnd"/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and/or put features, or both</w:t>
            </w:r>
            <w:ins w:id="73" w:author="Author">
              <w:r w:rsidR="005A3A75">
                <w:rPr>
                  <w:rFonts w:ascii="Times New Roman" w:hAnsi="Times New Roman" w:cs="Times New Roman"/>
                  <w:sz w:val="20"/>
                  <w:szCs w:val="20"/>
                </w:rPr>
                <w:t>, if applicable</w:t>
              </w:r>
            </w:ins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Call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Call by the seller</w:t>
            </w:r>
          </w:p>
          <w:p w:rsidR="00CE6C88" w:rsidRPr="0080677B" w:rsidRDefault="001C6BF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Put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by the buyer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Put by the seller</w:t>
            </w:r>
          </w:p>
          <w:p w:rsidR="007E024E" w:rsidRPr="0080677B" w:rsidRDefault="001C6BF5" w:rsidP="00F016B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8217A7" w:rsidRPr="008067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6C88" w:rsidRPr="0080677B">
              <w:rPr>
                <w:rFonts w:ascii="Times New Roman" w:hAnsi="Times New Roman" w:cs="Times New Roman"/>
                <w:sz w:val="20"/>
                <w:szCs w:val="20"/>
              </w:rPr>
              <w:t>Any combination of the previous options</w:t>
            </w:r>
          </w:p>
        </w:tc>
      </w:tr>
      <w:tr w:rsidR="00D373DB" w:rsidRPr="00671B7E" w:rsidTr="005976C0">
        <w:trPr>
          <w:trHeight w:val="1245"/>
        </w:trPr>
        <w:tc>
          <w:tcPr>
            <w:tcW w:w="1353" w:type="dxa"/>
            <w:hideMark/>
          </w:tcPr>
          <w:p w:rsidR="007E024E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C2CC9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Synthetic structured product</w:t>
            </w:r>
          </w:p>
        </w:tc>
        <w:tc>
          <w:tcPr>
            <w:tcW w:w="5741" w:type="dxa"/>
            <w:hideMark/>
          </w:tcPr>
          <w:p w:rsidR="007E024E" w:rsidRPr="0080677B" w:rsidRDefault="007E024E" w:rsidP="00E015E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without</w:t>
            </w:r>
            <w:r w:rsidR="00574B52">
              <w:rPr>
                <w:rFonts w:ascii="Times New Roman" w:hAnsi="Times New Roman" w:cs="Times New Roman"/>
                <w:sz w:val="20"/>
                <w:szCs w:val="20"/>
              </w:rPr>
              <w:t xml:space="preserve"> any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transfer of assets (e.g. products that will not give rise to any delivery of assets</w:t>
            </w:r>
            <w:r w:rsidR="0040432E" w:rsidRPr="0080677B">
              <w:rPr>
                <w:rFonts w:ascii="Times New Roman" w:hAnsi="Times New Roman" w:cs="Times New Roman"/>
                <w:sz w:val="20"/>
                <w:szCs w:val="20"/>
              </w:rPr>
              <w:t>, except cash,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if an adverse / favo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rable event occurs). One of the options in the following closed list shall be used: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without any transfer of asset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4B52"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 with transfer of asset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</w:tc>
        <w:tc>
          <w:tcPr>
            <w:tcW w:w="5741" w:type="dxa"/>
            <w:hideMark/>
          </w:tcPr>
          <w:p w:rsidR="008217A7" w:rsidRPr="0080677B" w:rsidRDefault="007E024E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1C6BF5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if it is a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structured products which have the possibility of prepayment, considered as an early unscheduled return of principal.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One of the options in the following closed list shall be used: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C6BF5"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Prepayment structured product</w:t>
            </w:r>
          </w:p>
          <w:p w:rsidR="007E024E" w:rsidRPr="0080677B" w:rsidRDefault="001C6BF5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7DA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73006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15EA" w:rsidRPr="0080677B">
              <w:rPr>
                <w:rFonts w:ascii="Times New Roman" w:hAnsi="Times New Roman" w:cs="Times New Roman"/>
                <w:sz w:val="20"/>
                <w:szCs w:val="20"/>
              </w:rPr>
              <w:t>Not a prepayment structured product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864D10" w:rsidRPr="008067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</w:t>
            </w:r>
            <w:r w:rsidR="00F13C5F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</w:p>
        </w:tc>
        <w:tc>
          <w:tcPr>
            <w:tcW w:w="5741" w:type="dxa"/>
            <w:hideMark/>
          </w:tcPr>
          <w:p w:rsidR="007E024E" w:rsidRPr="0080677B" w:rsidRDefault="00FF52AB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otal amount of collateral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attached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to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product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despite 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nature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573B" w:rsidRPr="0080677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54B9" w:rsidRPr="0080677B">
              <w:rPr>
                <w:rFonts w:ascii="Times New Roman" w:hAnsi="Times New Roman" w:cs="Times New Roman"/>
                <w:sz w:val="20"/>
                <w:szCs w:val="20"/>
              </w:rPr>
              <w:t>f the collateral</w:t>
            </w:r>
            <w:r w:rsidR="007E024E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76C0" w:rsidRPr="0080677B" w:rsidRDefault="005976C0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In case of collateralisation on a portfolio basis, only the value referred to the single contract must be reported and not the total.</w:t>
            </w:r>
            <w:r w:rsidRPr="0080677B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C0140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5976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Collateral portfolio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6C0" w:rsidRPr="0080677B" w:rsidRDefault="00A25B75" w:rsidP="0080677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60683">
              <w:rPr>
                <w:rFonts w:ascii="Times New Roman" w:hAnsi="Times New Roman" w:cs="Times New Roman"/>
                <w:sz w:val="20"/>
                <w:szCs w:val="20"/>
              </w:rPr>
              <w:t>his item informs if the collateral to the structured product covers only one structured product or more than one structured product that is held by the undertaking. Net positions refer</w:t>
            </w:r>
            <w:del w:id="74" w:author="Author">
              <w:r w:rsidRPr="00460683" w:rsidDel="005A3A75">
                <w:rPr>
                  <w:rFonts w:ascii="Times New Roman" w:hAnsi="Times New Roman" w:cs="Times New Roman"/>
                  <w:sz w:val="20"/>
                  <w:szCs w:val="20"/>
                </w:rPr>
                <w:delText>s</w:delText>
              </w:r>
            </w:del>
            <w:r w:rsidRPr="00460683">
              <w:rPr>
                <w:rFonts w:ascii="Times New Roman" w:hAnsi="Times New Roman" w:cs="Times New Roman"/>
                <w:sz w:val="20"/>
                <w:szCs w:val="20"/>
              </w:rPr>
              <w:t xml:space="preserve"> to the positions held on structured products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</w:p>
          <w:p w:rsidR="005976C0" w:rsidRPr="0080677B" w:rsidRDefault="001C6BF5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1 -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net positions resulting from a set of contracts</w:t>
            </w:r>
          </w:p>
          <w:p w:rsidR="005976C0" w:rsidRDefault="001C6BF5" w:rsidP="0080677B">
            <w:pPr>
              <w:rPr>
                <w:ins w:id="75" w:author="Author"/>
                <w:rFonts w:ascii="Times New Roman" w:hAnsi="Times New Roman" w:cs="Times New Roman"/>
                <w:sz w:val="20"/>
                <w:szCs w:val="20"/>
              </w:rPr>
            </w:pPr>
            <w:r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Collateral calculated on the basis of a single contract</w:t>
            </w:r>
          </w:p>
          <w:p w:rsidR="004033D0" w:rsidRPr="00671B7E" w:rsidRDefault="004033D0" w:rsidP="004033D0">
            <w:pPr>
              <w:rPr>
                <w:ins w:id="76" w:author="Author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ins w:id="77" w:author="Author">
              <w:r w:rsidRPr="00732E81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en-US" w:eastAsia="pt-PT"/>
                </w:rPr>
                <w:t>10 – No collateral</w:t>
              </w:r>
            </w:ins>
          </w:p>
          <w:p w:rsidR="004033D0" w:rsidRPr="0080677B" w:rsidRDefault="004033D0" w:rsidP="008067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Fixed annual return</w:t>
            </w:r>
          </w:p>
        </w:tc>
        <w:tc>
          <w:tcPr>
            <w:tcW w:w="5741" w:type="dxa"/>
            <w:hideMark/>
          </w:tcPr>
          <w:p w:rsidR="007E024E" w:rsidRPr="0080677B" w:rsidRDefault="007E024E" w:rsidP="00E26357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E26357" w:rsidRPr="0080677B">
              <w:rPr>
                <w:rFonts w:ascii="Times New Roman" w:hAnsi="Times New Roman" w:cs="Times New Roman"/>
                <w:sz w:val="20"/>
                <w:szCs w:val="20"/>
              </w:rPr>
              <w:t>the coupon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(reported as a decimal)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373DB" w:rsidRPr="00671B7E" w:rsidTr="005976C0">
        <w:trPr>
          <w:trHeight w:val="114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Variable annual return</w:t>
            </w:r>
          </w:p>
        </w:tc>
        <w:tc>
          <w:tcPr>
            <w:tcW w:w="5741" w:type="dxa"/>
            <w:hideMark/>
          </w:tcPr>
          <w:p w:rsidR="00473006" w:rsidRPr="0080677B" w:rsidRDefault="007E024E" w:rsidP="004033D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Identify variable rate of return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78" w:author="Author">
              <w:r w:rsidR="005C2CC9" w:rsidRPr="00671B7E" w:rsidDel="00E641C4">
                <w:rPr>
                  <w:rFonts w:ascii="Times New Roman" w:hAnsi="Times New Roman" w:cs="Times New Roman"/>
                  <w:sz w:val="20"/>
                  <w:szCs w:val="20"/>
                </w:rPr>
                <w:delText>(reported as a decimal)</w:delText>
              </w:r>
              <w:r w:rsidRPr="0080677B" w:rsidDel="00E641C4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  <w:r w:rsidRPr="0080677B" w:rsidDel="004033D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if applicable, for CIC categories 5 (Structured notes) and 6 (Collateralised securities).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It is 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ost commonly identified as a benchmark market rate plus a spread, or as dependent on the performance of a portfolio or index (underlying dependent) or more complex returns set by the path of the underlying asset's price (path dependent), among others.</w:t>
            </w:r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Loss given default</w:t>
            </w:r>
          </w:p>
        </w:tc>
        <w:tc>
          <w:tcPr>
            <w:tcW w:w="5741" w:type="dxa"/>
            <w:hideMark/>
          </w:tcPr>
          <w:p w:rsidR="003B7C4A" w:rsidRPr="0080677B" w:rsidRDefault="007E024E" w:rsidP="003B7C4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>(reported as a decimal</w:t>
            </w:r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, e.g. 5%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be reported as 0</w:t>
            </w:r>
            <w:proofErr w:type="gramStart"/>
            <w:r w:rsidR="00730597" w:rsidRPr="0080677B">
              <w:rPr>
                <w:rFonts w:ascii="Times New Roman" w:hAnsi="Times New Roman" w:cs="Times New Roman"/>
                <w:sz w:val="20"/>
                <w:szCs w:val="20"/>
              </w:rPr>
              <w:t>,05</w:t>
            </w:r>
            <w:proofErr w:type="gramEnd"/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of the</w:t>
            </w:r>
            <w:r w:rsidR="00FD76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invested amount that will not be recovered following default, if applicable, for CIC categories 5 (Structured notes) and 6 (Collateralised securities)</w:t>
            </w:r>
            <w:r w:rsidR="00876CEB" w:rsidRPr="008067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6CEB" w:rsidRPr="0080677B" w:rsidRDefault="00876CEB" w:rsidP="00991C0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If information is not defined in the contract this </w:t>
            </w:r>
            <w:r w:rsidR="00991C03" w:rsidRPr="0080677B">
              <w:rPr>
                <w:rFonts w:ascii="Times New Roman" w:hAnsi="Times New Roman" w:cs="Times New Roman"/>
                <w:sz w:val="20"/>
                <w:szCs w:val="20"/>
              </w:rPr>
              <w:t>item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346C" w:rsidRPr="00671B7E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 not be reported. </w:t>
            </w:r>
            <w:ins w:id="79" w:author="Author">
              <w:r w:rsidR="004033D0" w:rsidRPr="00732E81">
                <w:rPr>
                  <w:rFonts w:ascii="Times New Roman" w:hAnsi="Times New Roman" w:cs="Times New Roman"/>
                  <w:sz w:val="20"/>
                  <w:szCs w:val="20"/>
                </w:rPr>
                <w:t>This item is not applicable for non-credit structured product.</w:t>
              </w:r>
            </w:ins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Attachment point</w:t>
            </w:r>
          </w:p>
        </w:tc>
        <w:tc>
          <w:tcPr>
            <w:tcW w:w="5741" w:type="dxa"/>
            <w:hideMark/>
          </w:tcPr>
          <w:p w:rsidR="007E024E" w:rsidRPr="0080677B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affect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80" w:author="Author">
              <w:r w:rsidR="004033D0" w:rsidRPr="00732E81">
                <w:rPr>
                  <w:rFonts w:ascii="Times New Roman" w:hAnsi="Times New Roman" w:cs="Times New Roman"/>
                  <w:sz w:val="20"/>
                  <w:szCs w:val="20"/>
                </w:rPr>
                <w:t xml:space="preserve"> This item is not applicable for non-credit structured product.</w:t>
              </w:r>
            </w:ins>
          </w:p>
        </w:tc>
      </w:tr>
      <w:tr w:rsidR="00D373DB" w:rsidRPr="00671B7E" w:rsidTr="005976C0">
        <w:trPr>
          <w:trHeight w:val="570"/>
        </w:trPr>
        <w:tc>
          <w:tcPr>
            <w:tcW w:w="1353" w:type="dxa"/>
            <w:hideMark/>
          </w:tcPr>
          <w:p w:rsidR="005C2CC9" w:rsidRPr="00671B7E" w:rsidRDefault="00E27502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5976C0" w:rsidRPr="0080677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6FC3" w:rsidRPr="0080677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024E" w:rsidRPr="0080677B" w:rsidRDefault="00083E18" w:rsidP="0080677B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2CC9" w:rsidRPr="00671B7E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48" w:type="dxa"/>
            <w:hideMark/>
          </w:tcPr>
          <w:p w:rsidR="007E024E" w:rsidRPr="0080677B" w:rsidRDefault="007E024E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Detachment point</w:t>
            </w:r>
          </w:p>
        </w:tc>
        <w:tc>
          <w:tcPr>
            <w:tcW w:w="5741" w:type="dxa"/>
            <w:hideMark/>
          </w:tcPr>
          <w:p w:rsidR="007E024E" w:rsidRPr="0080677B" w:rsidRDefault="007E024E" w:rsidP="000D7864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The contractually defined loss percentage </w:t>
            </w:r>
            <w:r w:rsidR="00F724F1"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(reported as a decimal) 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 xml:space="preserve">above which the losses seize to affect the structured </w:t>
            </w:r>
            <w:r w:rsidR="000D7864" w:rsidRPr="0080677B">
              <w:rPr>
                <w:rFonts w:ascii="Times New Roman" w:hAnsi="Times New Roman" w:cs="Times New Roman"/>
                <w:sz w:val="20"/>
                <w:szCs w:val="20"/>
              </w:rPr>
              <w:t>product</w:t>
            </w:r>
            <w:r w:rsidRPr="0080677B">
              <w:rPr>
                <w:rFonts w:ascii="Times New Roman" w:hAnsi="Times New Roman" w:cs="Times New Roman"/>
                <w:sz w:val="20"/>
                <w:szCs w:val="20"/>
              </w:rPr>
              <w:t>, if applicable, for CIC categories 5 (Structured notes) and 6 (Collateralised securities)</w:t>
            </w:r>
            <w:r w:rsidR="00D373DB" w:rsidRPr="00671B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ins w:id="81" w:author="Author">
              <w:r w:rsidR="004033D0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4033D0" w:rsidRPr="00732E81">
                <w:rPr>
                  <w:rFonts w:ascii="Times New Roman" w:hAnsi="Times New Roman" w:cs="Times New Roman"/>
                  <w:sz w:val="20"/>
                  <w:szCs w:val="20"/>
                </w:rPr>
                <w:t>This item is not applicable for non-credit structured product.</w:t>
              </w:r>
            </w:ins>
          </w:p>
        </w:tc>
      </w:tr>
    </w:tbl>
    <w:p w:rsidR="00BB7862" w:rsidRPr="0080677B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806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E7A3D"/>
    <w:multiLevelType w:val="hybridMultilevel"/>
    <w:tmpl w:val="FD565374"/>
    <w:lvl w:ilvl="0" w:tplc="67C091A6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B426C3"/>
    <w:multiLevelType w:val="hybridMultilevel"/>
    <w:tmpl w:val="853CF3CE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5097B1D"/>
    <w:multiLevelType w:val="hybridMultilevel"/>
    <w:tmpl w:val="05E6940C"/>
    <w:lvl w:ilvl="0" w:tplc="4E0225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E024E"/>
    <w:rsid w:val="000057A5"/>
    <w:rsid w:val="0001219C"/>
    <w:rsid w:val="000217B1"/>
    <w:rsid w:val="0004479A"/>
    <w:rsid w:val="00072A8B"/>
    <w:rsid w:val="00083E18"/>
    <w:rsid w:val="000D7864"/>
    <w:rsid w:val="000E0034"/>
    <w:rsid w:val="00113010"/>
    <w:rsid w:val="00113435"/>
    <w:rsid w:val="00114664"/>
    <w:rsid w:val="00116902"/>
    <w:rsid w:val="0018563D"/>
    <w:rsid w:val="001A7774"/>
    <w:rsid w:val="001B4FA3"/>
    <w:rsid w:val="001C6BF5"/>
    <w:rsid w:val="001F4A14"/>
    <w:rsid w:val="00211AAA"/>
    <w:rsid w:val="002140AA"/>
    <w:rsid w:val="00220934"/>
    <w:rsid w:val="0022791F"/>
    <w:rsid w:val="0026690D"/>
    <w:rsid w:val="002C3CBA"/>
    <w:rsid w:val="002C7DFC"/>
    <w:rsid w:val="0032166B"/>
    <w:rsid w:val="003234F3"/>
    <w:rsid w:val="00333872"/>
    <w:rsid w:val="0038012D"/>
    <w:rsid w:val="003B7C4A"/>
    <w:rsid w:val="003C0A10"/>
    <w:rsid w:val="003C74D3"/>
    <w:rsid w:val="003F1C05"/>
    <w:rsid w:val="004033D0"/>
    <w:rsid w:val="0040432E"/>
    <w:rsid w:val="0042469E"/>
    <w:rsid w:val="0044188A"/>
    <w:rsid w:val="00473006"/>
    <w:rsid w:val="004956AD"/>
    <w:rsid w:val="00497DA8"/>
    <w:rsid w:val="004C10DF"/>
    <w:rsid w:val="004E5E52"/>
    <w:rsid w:val="00526B70"/>
    <w:rsid w:val="0056346C"/>
    <w:rsid w:val="00574B52"/>
    <w:rsid w:val="005950E9"/>
    <w:rsid w:val="00596ABB"/>
    <w:rsid w:val="005976C0"/>
    <w:rsid w:val="005A3A75"/>
    <w:rsid w:val="005C2CC9"/>
    <w:rsid w:val="005E30E5"/>
    <w:rsid w:val="005E54C4"/>
    <w:rsid w:val="0060211F"/>
    <w:rsid w:val="0061573B"/>
    <w:rsid w:val="00642D24"/>
    <w:rsid w:val="00644A16"/>
    <w:rsid w:val="006466C2"/>
    <w:rsid w:val="00671B7E"/>
    <w:rsid w:val="006766AC"/>
    <w:rsid w:val="0069116B"/>
    <w:rsid w:val="006A6059"/>
    <w:rsid w:val="006B1826"/>
    <w:rsid w:val="00721B17"/>
    <w:rsid w:val="00730597"/>
    <w:rsid w:val="00781B1B"/>
    <w:rsid w:val="007A6FC3"/>
    <w:rsid w:val="007E024E"/>
    <w:rsid w:val="007E5E63"/>
    <w:rsid w:val="0080677B"/>
    <w:rsid w:val="00813E8E"/>
    <w:rsid w:val="008217A7"/>
    <w:rsid w:val="0085106F"/>
    <w:rsid w:val="00864D10"/>
    <w:rsid w:val="00876CEB"/>
    <w:rsid w:val="008832BE"/>
    <w:rsid w:val="008D6C95"/>
    <w:rsid w:val="009133CB"/>
    <w:rsid w:val="00915D30"/>
    <w:rsid w:val="00922D5B"/>
    <w:rsid w:val="009350D6"/>
    <w:rsid w:val="00953CC7"/>
    <w:rsid w:val="00991C03"/>
    <w:rsid w:val="00992159"/>
    <w:rsid w:val="009A065A"/>
    <w:rsid w:val="009C7761"/>
    <w:rsid w:val="009E5AC1"/>
    <w:rsid w:val="009E6C81"/>
    <w:rsid w:val="00A10A03"/>
    <w:rsid w:val="00A16F09"/>
    <w:rsid w:val="00A25B75"/>
    <w:rsid w:val="00A41FF2"/>
    <w:rsid w:val="00A454E6"/>
    <w:rsid w:val="00A51131"/>
    <w:rsid w:val="00A5492E"/>
    <w:rsid w:val="00A8039E"/>
    <w:rsid w:val="00A863B4"/>
    <w:rsid w:val="00AE39A6"/>
    <w:rsid w:val="00B03ED3"/>
    <w:rsid w:val="00B054B9"/>
    <w:rsid w:val="00B27961"/>
    <w:rsid w:val="00B3586A"/>
    <w:rsid w:val="00BB7862"/>
    <w:rsid w:val="00BC0CD6"/>
    <w:rsid w:val="00C075D8"/>
    <w:rsid w:val="00C345A2"/>
    <w:rsid w:val="00C95227"/>
    <w:rsid w:val="00CA3715"/>
    <w:rsid w:val="00CA4390"/>
    <w:rsid w:val="00CB7C73"/>
    <w:rsid w:val="00CD6D58"/>
    <w:rsid w:val="00CE6C88"/>
    <w:rsid w:val="00CF005E"/>
    <w:rsid w:val="00CF0086"/>
    <w:rsid w:val="00D27C32"/>
    <w:rsid w:val="00D373DB"/>
    <w:rsid w:val="00D94547"/>
    <w:rsid w:val="00DD6ECC"/>
    <w:rsid w:val="00DF66F1"/>
    <w:rsid w:val="00E015EA"/>
    <w:rsid w:val="00E03A0D"/>
    <w:rsid w:val="00E26357"/>
    <w:rsid w:val="00E27502"/>
    <w:rsid w:val="00E30B5A"/>
    <w:rsid w:val="00E61C82"/>
    <w:rsid w:val="00E641C4"/>
    <w:rsid w:val="00E6799D"/>
    <w:rsid w:val="00EA7810"/>
    <w:rsid w:val="00F016B4"/>
    <w:rsid w:val="00F13C5F"/>
    <w:rsid w:val="00F724F1"/>
    <w:rsid w:val="00F917D6"/>
    <w:rsid w:val="00FA44C6"/>
    <w:rsid w:val="00FB4C95"/>
    <w:rsid w:val="00FB7A29"/>
    <w:rsid w:val="00FC03AB"/>
    <w:rsid w:val="00FD2E93"/>
    <w:rsid w:val="00FD7665"/>
    <w:rsid w:val="00FE3595"/>
    <w:rsid w:val="00FE57E4"/>
    <w:rsid w:val="00FF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0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1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8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18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18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18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8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82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6A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976C0"/>
    <w:pPr>
      <w:ind w:left="720"/>
      <w:contextualSpacing/>
    </w:pPr>
  </w:style>
  <w:style w:type="paragraph" w:styleId="NoSpacing">
    <w:name w:val="No Spacing"/>
    <w:uiPriority w:val="1"/>
    <w:qFormat/>
    <w:rsid w:val="00083E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26B8D341-9B2B-4E53-812E-D1D8EEFA72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2363</Words>
  <Characters>13470</Characters>
  <Application>Microsoft Office Word</Application>
  <DocSecurity>0</DocSecurity>
  <Lines>112</Lines>
  <Paragraphs>31</Paragraphs>
  <ScaleCrop>false</ScaleCrop>
  <Company/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2015-07-02T20:55:00Z</dcterms:created>
  <dcterms:modified xsi:type="dcterms:W3CDTF">2015-08-21T11:45:00Z</dcterms:modified>
</cp:coreProperties>
</file>